
<file path=[Content_Types].xml><?xml version="1.0" encoding="utf-8"?>
<Types xmlns="http://schemas.openxmlformats.org/package/2006/content-types" xmlns:o="urn:schemas-microsoft-com:office:office" xmlns:r="http://schemas.openxmlformats.org/officeDocument/2006/relationships" xmlns:v="urn:schemas-microsoft-com:vml"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package.relationships+xml" PartName="/word/_rels/document.xml.rels"/>
  <Override ContentType="application/vnd.openxmlformats-officedocument.wordprocessingml.settings+xml" PartName="/word/settings.xml"/>
  <Override ContentType="application/vnd.openxmlformats-officedocument.wordprocessingml.fontTable+xml" PartName="/word/fontTabl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meh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LibreOffice/6.0.6.2$Linux_X86_64 LibreOffice_project/00m0$Build-2</Application>
  <Pages>1</Pages>
  <Words>1</Words>
  <Characters>3</Characters>
  <CharactersWithSpaces>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2018-09-30T19:34:53Z</dcterms:created>
  <dc:creator/>
  <dc:description/>
  <dc:language>en-US</dc:language>
  <cp:lastModifiedBy/>
  <dcterms:modified xsi:type="dcterms:W3CDTF">2018-09-30T19:35:25Z</dcterms:modified>
  <cp:revision>1</cp:revision>
  <dc:subject/>
  <dc:title/>
</cp:coreProperties>
</file>